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8B78B" w14:textId="3BA8EB73" w:rsidR="004D2DFB" w:rsidRPr="00677039" w:rsidRDefault="00677039" w:rsidP="00132D5E">
      <w:pPr>
        <w:pStyle w:val="Heading1"/>
        <w:rPr>
          <w:rFonts w:ascii="Calibri" w:hAnsi="Calibri" w:cs="Calibri"/>
          <w:b/>
          <w:bCs/>
        </w:rPr>
      </w:pPr>
      <w:r w:rsidRPr="00677039">
        <w:rPr>
          <w:rFonts w:ascii="Calibri" w:hAnsi="Calibri" w:cs="Calibri"/>
          <w:b/>
          <w:bCs/>
          <w:color w:val="45BFF2"/>
          <w:spacing w:val="-10"/>
          <w:kern w:val="28"/>
        </w:rPr>
        <w:t>FOLLOW UP PROCEDURES</w:t>
      </w:r>
    </w:p>
    <w:p w14:paraId="1E993193" w14:textId="77777777" w:rsidR="00677039" w:rsidRDefault="00677039" w:rsidP="00677039">
      <w:pPr>
        <w:pStyle w:val="Heading1"/>
        <w:spacing w:before="0"/>
        <w:rPr>
          <w:rFonts w:cs="Arial"/>
          <w:color w:val="45BFF2"/>
          <w:spacing w:val="-10"/>
          <w:kern w:val="28"/>
        </w:rPr>
      </w:pPr>
    </w:p>
    <w:p w14:paraId="4E18F91E" w14:textId="197E5540" w:rsidR="00677039" w:rsidRPr="00677039" w:rsidRDefault="00677039" w:rsidP="00677039">
      <w:pPr>
        <w:pStyle w:val="Heading1"/>
        <w:spacing w:before="0"/>
        <w:rPr>
          <w:rFonts w:cs="Arial"/>
          <w:color w:val="45BFF2"/>
          <w:spacing w:val="-10"/>
          <w:kern w:val="28"/>
        </w:rPr>
      </w:pPr>
      <w:r w:rsidRPr="00677039">
        <w:rPr>
          <w:rFonts w:cs="Arial"/>
          <w:color w:val="45BFF2"/>
          <w:spacing w:val="-10"/>
          <w:kern w:val="28"/>
        </w:rPr>
        <w:t>APPENDIX 9.1</w:t>
      </w:r>
    </w:p>
    <w:p w14:paraId="070613AF" w14:textId="40D58C34" w:rsidR="004D2DFB" w:rsidRPr="00132D5E" w:rsidRDefault="004D2DFB" w:rsidP="00677039">
      <w:pPr>
        <w:pStyle w:val="Heading1"/>
        <w:spacing w:before="0"/>
        <w:rPr>
          <w:rFonts w:ascii="Arial Narrow" w:eastAsia="Oswald" w:hAnsi="Arial Narrow" w:cs="Oswald"/>
          <w:b/>
          <w:bCs/>
          <w:caps/>
          <w:color w:val="00548E"/>
          <w:sz w:val="40"/>
          <w:szCs w:val="48"/>
        </w:rPr>
      </w:pPr>
      <w:r w:rsidRPr="00132D5E">
        <w:rPr>
          <w:rFonts w:ascii="Arial Narrow" w:eastAsia="Oswald" w:hAnsi="Arial Narrow" w:cs="Oswald"/>
          <w:b/>
          <w:bCs/>
          <w:caps/>
          <w:color w:val="00548E"/>
          <w:sz w:val="40"/>
          <w:szCs w:val="48"/>
        </w:rPr>
        <w:t>Summary of follow-up report and detailed follow</w:t>
      </w:r>
      <w:ins w:id="0" w:author="Aulona Jani" w:date="2026-02-02T16:02:00Z" w16du:dateUtc="2026-02-02T15:02:00Z">
        <w:r w:rsidR="00E85558">
          <w:rPr>
            <w:rFonts w:ascii="Arial Narrow" w:eastAsia="Oswald" w:hAnsi="Arial Narrow" w:cs="Oswald"/>
            <w:b/>
            <w:bCs/>
            <w:caps/>
            <w:color w:val="00548E"/>
            <w:sz w:val="40"/>
            <w:szCs w:val="48"/>
          </w:rPr>
          <w:t>-</w:t>
        </w:r>
      </w:ins>
      <w:del w:id="1" w:author="Aulona Jani" w:date="2026-02-02T16:02:00Z" w16du:dateUtc="2026-02-02T15:02:00Z">
        <w:r w:rsidRPr="00132D5E" w:rsidDel="00E85558">
          <w:rPr>
            <w:rFonts w:ascii="Arial Narrow" w:eastAsia="Oswald" w:hAnsi="Arial Narrow" w:cs="Oswald"/>
            <w:b/>
            <w:bCs/>
            <w:caps/>
            <w:color w:val="00548E"/>
            <w:sz w:val="40"/>
            <w:szCs w:val="48"/>
          </w:rPr>
          <w:delText xml:space="preserve"> </w:delText>
        </w:r>
      </w:del>
      <w:r w:rsidRPr="00132D5E">
        <w:rPr>
          <w:rFonts w:ascii="Arial Narrow" w:eastAsia="Oswald" w:hAnsi="Arial Narrow" w:cs="Oswald"/>
          <w:b/>
          <w:bCs/>
          <w:caps/>
          <w:color w:val="00548E"/>
          <w:sz w:val="40"/>
          <w:szCs w:val="48"/>
        </w:rPr>
        <w:t>up report on action taken by the entity on earlier year(s’) audit report(s)</w:t>
      </w:r>
    </w:p>
    <w:p w14:paraId="0F2DDF4B" w14:textId="77777777" w:rsidR="004D2DFB" w:rsidRDefault="004D2DFB" w:rsidP="004D2DFB">
      <w:pPr>
        <w:rPr>
          <w:bCs/>
          <w:i/>
          <w:iCs/>
          <w:sz w:val="20"/>
          <w:szCs w:val="20"/>
        </w:rPr>
      </w:pPr>
    </w:p>
    <w:p w14:paraId="6DDBF4FE" w14:textId="77777777" w:rsidR="004D2DFB" w:rsidRDefault="004D2DFB" w:rsidP="004D2DFB">
      <w:pPr>
        <w:rPr>
          <w:rFonts w:ascii="Aptos" w:eastAsia="Times New Roman" w:hAnsi="Aptos" w:cs="Tahoma"/>
          <w:b/>
          <w:bCs/>
          <w:color w:val="44546A" w:themeColor="text2"/>
          <w:sz w:val="20"/>
          <w:szCs w:val="20"/>
        </w:rPr>
      </w:pPr>
      <w:r w:rsidRPr="003C7235">
        <w:rPr>
          <w:rFonts w:ascii="Aptos" w:eastAsia="Times New Roman" w:hAnsi="Aptos" w:cs="Tahoma"/>
          <w:b/>
          <w:bCs/>
          <w:color w:val="44546A" w:themeColor="text2"/>
          <w:sz w:val="20"/>
          <w:szCs w:val="20"/>
        </w:rPr>
        <w:t>Audit Qualifications</w:t>
      </w:r>
    </w:p>
    <w:p w14:paraId="143F1A77" w14:textId="77777777" w:rsidR="003C7235" w:rsidRPr="003C7235" w:rsidRDefault="003C7235" w:rsidP="004D2DFB">
      <w:pPr>
        <w:rPr>
          <w:rFonts w:ascii="Aptos" w:eastAsia="Times New Roman" w:hAnsi="Aptos" w:cs="Tahoma"/>
          <w:b/>
          <w:bCs/>
          <w:color w:val="44546A" w:themeColor="text2"/>
          <w:sz w:val="20"/>
          <w:szCs w:val="20"/>
        </w:rPr>
      </w:pPr>
    </w:p>
    <w:tbl>
      <w:tblPr>
        <w:tblStyle w:val="GridTable1Light-Accent51"/>
        <w:tblW w:w="9908" w:type="dxa"/>
        <w:tblBorders>
          <w:top w:val="single" w:sz="12" w:space="0" w:color="00548E"/>
          <w:left w:val="single" w:sz="12" w:space="0" w:color="00548E"/>
          <w:bottom w:val="single" w:sz="12" w:space="0" w:color="00548E"/>
          <w:right w:val="single" w:sz="12" w:space="0" w:color="00548E"/>
          <w:insideH w:val="single" w:sz="12" w:space="0" w:color="00548E"/>
          <w:insideV w:val="single" w:sz="12" w:space="0" w:color="00548E"/>
        </w:tblBorders>
        <w:tblLook w:val="04A0" w:firstRow="1" w:lastRow="0" w:firstColumn="1" w:lastColumn="0" w:noHBand="0" w:noVBand="1"/>
      </w:tblPr>
      <w:tblGrid>
        <w:gridCol w:w="1599"/>
        <w:gridCol w:w="1938"/>
        <w:gridCol w:w="1977"/>
        <w:gridCol w:w="2268"/>
        <w:gridCol w:w="2126"/>
      </w:tblGrid>
      <w:tr w:rsidR="004D2DFB" w:rsidRPr="00754CA4" w14:paraId="5A72BF4E" w14:textId="77777777" w:rsidTr="00AF5F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9" w:type="dxa"/>
            <w:shd w:val="clear" w:color="auto" w:fill="00548E"/>
          </w:tcPr>
          <w:p w14:paraId="2A52AFAF" w14:textId="77777777" w:rsidR="004D2DFB" w:rsidRPr="003C7235" w:rsidRDefault="004D2DFB" w:rsidP="00AF5F47">
            <w:pPr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  <w:t>Accounting year</w:t>
            </w:r>
          </w:p>
        </w:tc>
        <w:tc>
          <w:tcPr>
            <w:tcW w:w="1938" w:type="dxa"/>
            <w:shd w:val="clear" w:color="auto" w:fill="00548E"/>
          </w:tcPr>
          <w:p w14:paraId="412A8658" w14:textId="77777777" w:rsidR="004D2DFB" w:rsidRPr="003C7235" w:rsidRDefault="004D2DFB" w:rsidP="00AF5F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  <w:t xml:space="preserve">Total number of </w:t>
            </w:r>
            <w:proofErr w:type="gramStart"/>
            <w:r w:rsidRPr="003C7235"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  <w:t>basis</w:t>
            </w:r>
            <w:proofErr w:type="gramEnd"/>
            <w:r w:rsidRPr="003C7235"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  <w:t xml:space="preserve"> for qualified opinion</w:t>
            </w:r>
          </w:p>
        </w:tc>
        <w:tc>
          <w:tcPr>
            <w:tcW w:w="1977" w:type="dxa"/>
            <w:shd w:val="clear" w:color="auto" w:fill="00548E"/>
          </w:tcPr>
          <w:p w14:paraId="1770B989" w14:textId="77777777" w:rsidR="004D2DFB" w:rsidRPr="003C7235" w:rsidRDefault="004D2DFB" w:rsidP="00AF5F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  <w:t>No. of basis for qualified opinion implemented</w:t>
            </w:r>
          </w:p>
        </w:tc>
        <w:tc>
          <w:tcPr>
            <w:tcW w:w="2268" w:type="dxa"/>
            <w:shd w:val="clear" w:color="auto" w:fill="00548E"/>
          </w:tcPr>
          <w:p w14:paraId="5A8A6EE5" w14:textId="77777777" w:rsidR="004D2DFB" w:rsidRPr="003C7235" w:rsidRDefault="004D2DFB" w:rsidP="00AF5F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  <w:t>No. of basis for qualified opinion partially implemented</w:t>
            </w:r>
          </w:p>
        </w:tc>
        <w:tc>
          <w:tcPr>
            <w:tcW w:w="2126" w:type="dxa"/>
            <w:shd w:val="clear" w:color="auto" w:fill="00548E"/>
          </w:tcPr>
          <w:p w14:paraId="0BCD34E4" w14:textId="77777777" w:rsidR="004D2DFB" w:rsidRPr="003C7235" w:rsidRDefault="004D2DFB" w:rsidP="00AF5F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  <w:t>Balance of basis for qualified opinion to be implemented</w:t>
            </w:r>
          </w:p>
        </w:tc>
      </w:tr>
      <w:tr w:rsidR="004D2DFB" w:rsidRPr="00DE3402" w14:paraId="217BABE4" w14:textId="77777777" w:rsidTr="00AF5F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9" w:type="dxa"/>
          </w:tcPr>
          <w:p w14:paraId="7F22012D" w14:textId="77777777" w:rsidR="004D2DFB" w:rsidRPr="003C7235" w:rsidRDefault="004D2DFB" w:rsidP="00AF5F47">
            <w:pPr>
              <w:rPr>
                <w:rFonts w:ascii="Aptos" w:eastAsia="Times New Roman" w:hAnsi="Aptos" w:cs="Tahoma"/>
                <w:b w:val="0"/>
                <w:bCs w:val="0"/>
                <w:color w:val="44546A" w:themeColor="text2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b w:val="0"/>
                <w:bCs w:val="0"/>
                <w:color w:val="44546A" w:themeColor="text2"/>
                <w:sz w:val="20"/>
                <w:szCs w:val="20"/>
                <w:lang w:val="en-GB" w:eastAsia="en-US"/>
              </w:rPr>
              <w:t>Guide</w:t>
            </w:r>
          </w:p>
        </w:tc>
        <w:tc>
          <w:tcPr>
            <w:tcW w:w="1938" w:type="dxa"/>
          </w:tcPr>
          <w:p w14:paraId="5694267D" w14:textId="77777777" w:rsidR="004D2DFB" w:rsidRPr="003C7235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  <w:t>Refer from the Paragraph on ‘Basis of Qualified Opinion’ in the auditor’s report on FS.</w:t>
            </w:r>
          </w:p>
        </w:tc>
        <w:tc>
          <w:tcPr>
            <w:tcW w:w="1977" w:type="dxa"/>
          </w:tcPr>
          <w:p w14:paraId="0C956F17" w14:textId="77777777" w:rsidR="004D2DFB" w:rsidRPr="003C7235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  <w:t>Inquire the management or review evidence (documents) of qualifications if resolved.</w:t>
            </w:r>
          </w:p>
        </w:tc>
        <w:tc>
          <w:tcPr>
            <w:tcW w:w="2268" w:type="dxa"/>
          </w:tcPr>
          <w:p w14:paraId="5BD38B7D" w14:textId="77777777" w:rsidR="004D2DFB" w:rsidRPr="003C7235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  <w:t>Review evidence and apply professional judgement to record the status of instances under ‘Basis of qualified opinion’ as partially implemented</w:t>
            </w:r>
          </w:p>
        </w:tc>
        <w:tc>
          <w:tcPr>
            <w:tcW w:w="2126" w:type="dxa"/>
          </w:tcPr>
          <w:p w14:paraId="5D9B14D9" w14:textId="77777777" w:rsidR="004D2DFB" w:rsidRPr="003C7235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  <w:t>After considering the status of fully implemented and partially implemented, record balance to be implemented here.</w:t>
            </w:r>
          </w:p>
        </w:tc>
      </w:tr>
      <w:tr w:rsidR="004D2DFB" w:rsidRPr="00754CA4" w14:paraId="1B65FE0B" w14:textId="77777777" w:rsidTr="00AF5F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9" w:type="dxa"/>
          </w:tcPr>
          <w:p w14:paraId="207E0240" w14:textId="77777777" w:rsidR="004D2DFB" w:rsidRPr="003C7235" w:rsidRDefault="004D2DFB" w:rsidP="00AF5F47">
            <w:pPr>
              <w:rPr>
                <w:rFonts w:ascii="Aptos" w:eastAsia="Times New Roman" w:hAnsi="Aptos" w:cs="Tahoma"/>
                <w:b w:val="0"/>
                <w:bCs w:val="0"/>
                <w:color w:val="44546A" w:themeColor="text2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b w:val="0"/>
                <w:bCs w:val="0"/>
                <w:color w:val="44546A" w:themeColor="text2"/>
                <w:sz w:val="20"/>
                <w:szCs w:val="20"/>
                <w:lang w:val="en-GB" w:eastAsia="en-US"/>
              </w:rPr>
              <w:t>20….</w:t>
            </w:r>
          </w:p>
        </w:tc>
        <w:tc>
          <w:tcPr>
            <w:tcW w:w="1938" w:type="dxa"/>
          </w:tcPr>
          <w:p w14:paraId="1D29227A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77" w:type="dxa"/>
          </w:tcPr>
          <w:p w14:paraId="4E1C51E6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F7ECB82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E5203BC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D2DFB" w:rsidRPr="00754CA4" w14:paraId="5103D090" w14:textId="77777777" w:rsidTr="00AF5F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9" w:type="dxa"/>
          </w:tcPr>
          <w:p w14:paraId="32CFAF0F" w14:textId="77777777" w:rsidR="004D2DFB" w:rsidRPr="003C7235" w:rsidRDefault="004D2DFB" w:rsidP="00AF5F47">
            <w:pPr>
              <w:rPr>
                <w:rFonts w:ascii="Aptos" w:eastAsia="Times New Roman" w:hAnsi="Aptos" w:cs="Tahoma"/>
                <w:b w:val="0"/>
                <w:bCs w:val="0"/>
                <w:color w:val="44546A" w:themeColor="text2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b w:val="0"/>
                <w:bCs w:val="0"/>
                <w:color w:val="44546A" w:themeColor="text2"/>
                <w:sz w:val="20"/>
                <w:szCs w:val="20"/>
                <w:lang w:val="en-GB" w:eastAsia="en-US"/>
              </w:rPr>
              <w:t>20……</w:t>
            </w:r>
          </w:p>
        </w:tc>
        <w:tc>
          <w:tcPr>
            <w:tcW w:w="1938" w:type="dxa"/>
          </w:tcPr>
          <w:p w14:paraId="647B9BBA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77" w:type="dxa"/>
          </w:tcPr>
          <w:p w14:paraId="75122122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538E0B23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B4E2C3D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D2DFB" w:rsidRPr="00754CA4" w14:paraId="52891C92" w14:textId="77777777" w:rsidTr="00AF5F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9" w:type="dxa"/>
          </w:tcPr>
          <w:p w14:paraId="1A650B31" w14:textId="77777777" w:rsidR="004D2DFB" w:rsidRPr="003C7235" w:rsidRDefault="004D2DFB" w:rsidP="00AF5F47">
            <w:pPr>
              <w:rPr>
                <w:rFonts w:ascii="Aptos" w:eastAsia="Times New Roman" w:hAnsi="Aptos" w:cs="Tahoma"/>
                <w:b w:val="0"/>
                <w:bCs w:val="0"/>
                <w:color w:val="44546A" w:themeColor="text2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b w:val="0"/>
                <w:bCs w:val="0"/>
                <w:color w:val="44546A" w:themeColor="text2"/>
                <w:sz w:val="20"/>
                <w:szCs w:val="20"/>
                <w:lang w:val="en-GB" w:eastAsia="en-US"/>
              </w:rPr>
              <w:t>20….</w:t>
            </w:r>
          </w:p>
        </w:tc>
        <w:tc>
          <w:tcPr>
            <w:tcW w:w="1938" w:type="dxa"/>
          </w:tcPr>
          <w:p w14:paraId="316B1957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77" w:type="dxa"/>
          </w:tcPr>
          <w:p w14:paraId="74B7DD78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CB82DA5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0BBDFE4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7119F8B5" w14:textId="77777777" w:rsidR="004D2DFB" w:rsidRDefault="004D2DFB" w:rsidP="004D2DFB">
      <w:pPr>
        <w:rPr>
          <w:bCs/>
          <w:i/>
          <w:iCs/>
          <w:sz w:val="20"/>
          <w:szCs w:val="20"/>
        </w:rPr>
      </w:pPr>
    </w:p>
    <w:p w14:paraId="0C6738A2" w14:textId="77777777" w:rsidR="004D2DFB" w:rsidRPr="003C7235" w:rsidRDefault="004D2DFB" w:rsidP="004D2DFB">
      <w:pPr>
        <w:rPr>
          <w:rFonts w:ascii="Aptos" w:eastAsia="Times New Roman" w:hAnsi="Aptos" w:cs="Tahoma"/>
          <w:b/>
          <w:bCs/>
          <w:color w:val="44546A" w:themeColor="text2"/>
          <w:sz w:val="20"/>
          <w:szCs w:val="20"/>
        </w:rPr>
      </w:pPr>
      <w:r w:rsidRPr="003C7235">
        <w:rPr>
          <w:rFonts w:ascii="Aptos" w:eastAsia="Times New Roman" w:hAnsi="Aptos" w:cs="Tahoma"/>
          <w:b/>
          <w:bCs/>
          <w:color w:val="44546A" w:themeColor="text2"/>
          <w:sz w:val="20"/>
          <w:szCs w:val="20"/>
        </w:rPr>
        <w:t>Management Report</w:t>
      </w:r>
    </w:p>
    <w:tbl>
      <w:tblPr>
        <w:tblStyle w:val="GridTable1Light-Accent51"/>
        <w:tblW w:w="9908" w:type="dxa"/>
        <w:tblBorders>
          <w:top w:val="single" w:sz="12" w:space="0" w:color="00548E"/>
          <w:left w:val="single" w:sz="12" w:space="0" w:color="00548E"/>
          <w:bottom w:val="single" w:sz="12" w:space="0" w:color="00548E"/>
          <w:right w:val="single" w:sz="12" w:space="0" w:color="00548E"/>
          <w:insideH w:val="single" w:sz="12" w:space="0" w:color="00548E"/>
          <w:insideV w:val="single" w:sz="12" w:space="0" w:color="00548E"/>
        </w:tblBorders>
        <w:tblLayout w:type="fixed"/>
        <w:tblLook w:val="04A0" w:firstRow="1" w:lastRow="0" w:firstColumn="1" w:lastColumn="0" w:noHBand="0" w:noVBand="1"/>
      </w:tblPr>
      <w:tblGrid>
        <w:gridCol w:w="1403"/>
        <w:gridCol w:w="2161"/>
        <w:gridCol w:w="1968"/>
        <w:gridCol w:w="2108"/>
        <w:gridCol w:w="2268"/>
      </w:tblGrid>
      <w:tr w:rsidR="004D2DFB" w:rsidRPr="00754CA4" w14:paraId="7D8AD633" w14:textId="77777777" w:rsidTr="00AF5F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" w:type="dxa"/>
            <w:shd w:val="clear" w:color="auto" w:fill="00548E"/>
          </w:tcPr>
          <w:p w14:paraId="6EF46282" w14:textId="77777777" w:rsidR="004D2DFB" w:rsidRPr="003C7235" w:rsidRDefault="004D2DFB" w:rsidP="00AF5F47">
            <w:pPr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  <w:t>Accounting Year</w:t>
            </w:r>
          </w:p>
        </w:tc>
        <w:tc>
          <w:tcPr>
            <w:tcW w:w="2161" w:type="dxa"/>
            <w:shd w:val="clear" w:color="auto" w:fill="00548E"/>
          </w:tcPr>
          <w:p w14:paraId="30741641" w14:textId="77777777" w:rsidR="004D2DFB" w:rsidRPr="003C7235" w:rsidRDefault="004D2DFB" w:rsidP="00AF5F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  <w:t xml:space="preserve">Total number of audit observations in the management report </w:t>
            </w:r>
          </w:p>
        </w:tc>
        <w:tc>
          <w:tcPr>
            <w:tcW w:w="1968" w:type="dxa"/>
            <w:shd w:val="clear" w:color="auto" w:fill="00548E"/>
          </w:tcPr>
          <w:p w14:paraId="70868D5B" w14:textId="77777777" w:rsidR="004D2DFB" w:rsidRPr="003C7235" w:rsidRDefault="004D2DFB" w:rsidP="00AF5F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  <w:t>No. of audit observations</w:t>
            </w:r>
          </w:p>
          <w:p w14:paraId="74E9E2C7" w14:textId="77777777" w:rsidR="004D2DFB" w:rsidRPr="003C7235" w:rsidRDefault="004D2DFB" w:rsidP="00AF5F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  <w:t xml:space="preserve"> implemented</w:t>
            </w:r>
          </w:p>
        </w:tc>
        <w:tc>
          <w:tcPr>
            <w:tcW w:w="2108" w:type="dxa"/>
            <w:shd w:val="clear" w:color="auto" w:fill="00548E"/>
          </w:tcPr>
          <w:p w14:paraId="4BADDCE9" w14:textId="77777777" w:rsidR="004D2DFB" w:rsidRPr="003C7235" w:rsidRDefault="004D2DFB" w:rsidP="00AF5F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  <w:t>No. of audit observations partially implemented</w:t>
            </w:r>
          </w:p>
        </w:tc>
        <w:tc>
          <w:tcPr>
            <w:tcW w:w="2268" w:type="dxa"/>
            <w:shd w:val="clear" w:color="auto" w:fill="00548E"/>
          </w:tcPr>
          <w:p w14:paraId="6800B0C8" w14:textId="77777777" w:rsidR="004D2DFB" w:rsidRPr="003C7235" w:rsidRDefault="004D2DFB" w:rsidP="00AF5F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  <w:t>Balance of audit observations to be implemented</w:t>
            </w:r>
          </w:p>
        </w:tc>
      </w:tr>
      <w:tr w:rsidR="004D2DFB" w:rsidRPr="00754CA4" w14:paraId="655476A3" w14:textId="77777777" w:rsidTr="00AF5F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" w:type="dxa"/>
          </w:tcPr>
          <w:p w14:paraId="524851CC" w14:textId="77777777" w:rsidR="004D2DFB" w:rsidRPr="003C7235" w:rsidRDefault="004D2DFB" w:rsidP="00AF5F47">
            <w:pPr>
              <w:rPr>
                <w:rFonts w:ascii="Aptos" w:eastAsia="Times New Roman" w:hAnsi="Aptos" w:cs="Tahoma"/>
                <w:b w:val="0"/>
                <w:bCs w:val="0"/>
                <w:color w:val="44546A" w:themeColor="text2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b w:val="0"/>
                <w:bCs w:val="0"/>
                <w:color w:val="44546A" w:themeColor="text2"/>
                <w:sz w:val="20"/>
                <w:szCs w:val="20"/>
                <w:lang w:val="en-GB" w:eastAsia="en-US"/>
              </w:rPr>
              <w:t>Guide</w:t>
            </w:r>
          </w:p>
        </w:tc>
        <w:tc>
          <w:tcPr>
            <w:tcW w:w="2161" w:type="dxa"/>
          </w:tcPr>
          <w:p w14:paraId="3B76CEE9" w14:textId="77777777" w:rsidR="004D2DFB" w:rsidRPr="003C7235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  <w:t xml:space="preserve">SAIs may have different practices or reporting audit unresolved observations (generally referred as management report) </w:t>
            </w:r>
          </w:p>
        </w:tc>
        <w:tc>
          <w:tcPr>
            <w:tcW w:w="1968" w:type="dxa"/>
          </w:tcPr>
          <w:p w14:paraId="57EC8547" w14:textId="77777777" w:rsidR="004D2DFB" w:rsidRPr="003C7235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  <w:t>Inquire the management or review evidence (documents) of audit observations if resolved.</w:t>
            </w:r>
          </w:p>
        </w:tc>
        <w:tc>
          <w:tcPr>
            <w:tcW w:w="2108" w:type="dxa"/>
          </w:tcPr>
          <w:p w14:paraId="27C1DD52" w14:textId="77777777" w:rsidR="004D2DFB" w:rsidRPr="003C7235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  <w:t>Review evidence and apply professional judgement to record the status of audit observations as partially implemented</w:t>
            </w:r>
          </w:p>
        </w:tc>
        <w:tc>
          <w:tcPr>
            <w:tcW w:w="2268" w:type="dxa"/>
          </w:tcPr>
          <w:p w14:paraId="5354552D" w14:textId="77777777" w:rsidR="004D2DFB" w:rsidRPr="003C7235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  <w:t>After considering the status of fully implemented and partially implemented, record balance to be implemented here.</w:t>
            </w:r>
          </w:p>
        </w:tc>
      </w:tr>
      <w:tr w:rsidR="004D2DFB" w:rsidRPr="00754CA4" w14:paraId="024B29C8" w14:textId="77777777" w:rsidTr="00AF5F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" w:type="dxa"/>
          </w:tcPr>
          <w:p w14:paraId="74583C81" w14:textId="77777777" w:rsidR="004D2DFB" w:rsidRPr="003C7235" w:rsidRDefault="004D2DFB" w:rsidP="00AF5F47">
            <w:pPr>
              <w:rPr>
                <w:rFonts w:ascii="Aptos" w:eastAsia="Times New Roman" w:hAnsi="Aptos" w:cs="Tahoma"/>
                <w:b w:val="0"/>
                <w:bCs w:val="0"/>
                <w:color w:val="44546A" w:themeColor="text2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b w:val="0"/>
                <w:bCs w:val="0"/>
                <w:color w:val="44546A" w:themeColor="text2"/>
                <w:sz w:val="20"/>
                <w:szCs w:val="20"/>
                <w:lang w:val="en-GB" w:eastAsia="en-US"/>
              </w:rPr>
              <w:t>20X1</w:t>
            </w:r>
          </w:p>
        </w:tc>
        <w:tc>
          <w:tcPr>
            <w:tcW w:w="2161" w:type="dxa"/>
          </w:tcPr>
          <w:p w14:paraId="78161347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8" w:type="dxa"/>
          </w:tcPr>
          <w:p w14:paraId="01EE72B9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108" w:type="dxa"/>
          </w:tcPr>
          <w:p w14:paraId="33B3D449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14E3CD64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D2DFB" w:rsidRPr="00754CA4" w14:paraId="05E954A0" w14:textId="77777777" w:rsidTr="00AF5F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" w:type="dxa"/>
          </w:tcPr>
          <w:p w14:paraId="188E96D4" w14:textId="77777777" w:rsidR="004D2DFB" w:rsidRPr="003C7235" w:rsidRDefault="004D2DFB" w:rsidP="00AF5F47">
            <w:pPr>
              <w:rPr>
                <w:rFonts w:ascii="Aptos" w:eastAsia="Times New Roman" w:hAnsi="Aptos" w:cs="Tahoma"/>
                <w:b w:val="0"/>
                <w:bCs w:val="0"/>
                <w:color w:val="44546A" w:themeColor="text2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b w:val="0"/>
                <w:bCs w:val="0"/>
                <w:color w:val="44546A" w:themeColor="text2"/>
                <w:sz w:val="20"/>
                <w:szCs w:val="20"/>
                <w:lang w:val="en-GB" w:eastAsia="en-US"/>
              </w:rPr>
              <w:t>20X2</w:t>
            </w:r>
          </w:p>
        </w:tc>
        <w:tc>
          <w:tcPr>
            <w:tcW w:w="2161" w:type="dxa"/>
          </w:tcPr>
          <w:p w14:paraId="313D0D33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8" w:type="dxa"/>
          </w:tcPr>
          <w:p w14:paraId="0E302144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108" w:type="dxa"/>
          </w:tcPr>
          <w:p w14:paraId="6778E8F8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48E65EF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63602696" w14:textId="77777777" w:rsidR="004D2DFB" w:rsidRDefault="004D2DFB" w:rsidP="004D2DFB">
      <w:pPr>
        <w:rPr>
          <w:sz w:val="20"/>
          <w:szCs w:val="20"/>
        </w:rPr>
      </w:pPr>
    </w:p>
    <w:p w14:paraId="7AB525A0" w14:textId="77777777" w:rsidR="004D2DFB" w:rsidRDefault="004D2DFB" w:rsidP="004D2DFB">
      <w:pPr>
        <w:rPr>
          <w:b/>
          <w:iCs/>
          <w:sz w:val="20"/>
          <w:szCs w:val="20"/>
        </w:rPr>
      </w:pPr>
      <w:r w:rsidRPr="00DE3402">
        <w:rPr>
          <w:b/>
          <w:iCs/>
          <w:sz w:val="20"/>
          <w:szCs w:val="20"/>
        </w:rPr>
        <w:t xml:space="preserve">Detailed Follow-up Report for </w:t>
      </w:r>
      <w:r>
        <w:rPr>
          <w:b/>
          <w:iCs/>
          <w:sz w:val="20"/>
          <w:szCs w:val="20"/>
        </w:rPr>
        <w:t>the year ended 31 December 20X1</w:t>
      </w:r>
    </w:p>
    <w:p w14:paraId="744E100A" w14:textId="77777777" w:rsidR="00B138A9" w:rsidRPr="00DE3402" w:rsidRDefault="00B138A9" w:rsidP="004D2DFB">
      <w:pPr>
        <w:rPr>
          <w:b/>
          <w:bCs/>
          <w:iCs/>
          <w:sz w:val="20"/>
          <w:szCs w:val="20"/>
        </w:rPr>
      </w:pPr>
    </w:p>
    <w:tbl>
      <w:tblPr>
        <w:tblStyle w:val="GridTable1Light-Accent51"/>
        <w:tblW w:w="9833" w:type="dxa"/>
        <w:tblInd w:w="75" w:type="dxa"/>
        <w:tblBorders>
          <w:top w:val="single" w:sz="12" w:space="0" w:color="00548E"/>
          <w:left w:val="single" w:sz="12" w:space="0" w:color="00548E"/>
          <w:bottom w:val="single" w:sz="12" w:space="0" w:color="00548E"/>
          <w:right w:val="single" w:sz="12" w:space="0" w:color="00548E"/>
          <w:insideH w:val="single" w:sz="12" w:space="0" w:color="00548E"/>
          <w:insideV w:val="single" w:sz="12" w:space="0" w:color="00548E"/>
        </w:tblBorders>
        <w:tblLook w:val="04A0" w:firstRow="1" w:lastRow="0" w:firstColumn="1" w:lastColumn="0" w:noHBand="0" w:noVBand="1"/>
      </w:tblPr>
      <w:tblGrid>
        <w:gridCol w:w="1334"/>
        <w:gridCol w:w="3132"/>
        <w:gridCol w:w="2699"/>
        <w:gridCol w:w="2668"/>
      </w:tblGrid>
      <w:tr w:rsidR="004D2DFB" w:rsidRPr="00754CA4" w14:paraId="1A642815" w14:textId="77777777" w:rsidTr="002E23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dxa"/>
            <w:shd w:val="clear" w:color="auto" w:fill="00548E"/>
          </w:tcPr>
          <w:p w14:paraId="127162DD" w14:textId="77777777" w:rsidR="004D2DFB" w:rsidRPr="003C7235" w:rsidRDefault="004D2DFB" w:rsidP="00AF5F47">
            <w:pPr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  <w:t>Observation Reference No.</w:t>
            </w:r>
          </w:p>
        </w:tc>
        <w:tc>
          <w:tcPr>
            <w:tcW w:w="3163" w:type="dxa"/>
            <w:shd w:val="clear" w:color="auto" w:fill="00548E"/>
          </w:tcPr>
          <w:p w14:paraId="22EA75F4" w14:textId="77777777" w:rsidR="004D2DFB" w:rsidRPr="003C7235" w:rsidRDefault="004D2DFB" w:rsidP="00AF5F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  <w:t>Audit observations in brief (from the management report)</w:t>
            </w:r>
          </w:p>
        </w:tc>
        <w:tc>
          <w:tcPr>
            <w:tcW w:w="2720" w:type="dxa"/>
            <w:shd w:val="clear" w:color="auto" w:fill="00548E"/>
          </w:tcPr>
          <w:p w14:paraId="17BBD7ED" w14:textId="77777777" w:rsidR="004D2DFB" w:rsidRPr="003C7235" w:rsidRDefault="004D2DFB" w:rsidP="00AF5F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  <w:t xml:space="preserve">Management’s response – </w:t>
            </w:r>
            <w:proofErr w:type="gramStart"/>
            <w:r w:rsidRPr="003C7235"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  <w:t>current status</w:t>
            </w:r>
            <w:proofErr w:type="gramEnd"/>
            <w:r w:rsidRPr="003C7235"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  <w:t xml:space="preserve"> </w:t>
            </w:r>
          </w:p>
        </w:tc>
        <w:tc>
          <w:tcPr>
            <w:tcW w:w="2691" w:type="dxa"/>
            <w:shd w:val="clear" w:color="auto" w:fill="00548E"/>
          </w:tcPr>
          <w:p w14:paraId="1C57611D" w14:textId="77777777" w:rsidR="004D2DFB" w:rsidRPr="003C7235" w:rsidRDefault="004D2DFB" w:rsidP="00AF5F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  <w:t>SAIS’s further comments</w:t>
            </w:r>
          </w:p>
          <w:p w14:paraId="5F3549FC" w14:textId="77777777" w:rsidR="004D2DFB" w:rsidRPr="003C7235" w:rsidRDefault="004D2DFB" w:rsidP="00AF5F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FFFFFF"/>
                <w:sz w:val="20"/>
                <w:szCs w:val="20"/>
                <w:lang w:val="en-GB" w:eastAsia="en-US"/>
              </w:rPr>
            </w:pPr>
          </w:p>
        </w:tc>
      </w:tr>
      <w:tr w:rsidR="004D2DFB" w:rsidRPr="00754CA4" w14:paraId="55F65B8C" w14:textId="77777777" w:rsidTr="002E23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dxa"/>
          </w:tcPr>
          <w:p w14:paraId="0F6277D0" w14:textId="77777777" w:rsidR="004D2DFB" w:rsidRPr="003C7235" w:rsidRDefault="004D2DFB" w:rsidP="00AF5F47">
            <w:pPr>
              <w:rPr>
                <w:rFonts w:ascii="Aptos" w:eastAsia="Times New Roman" w:hAnsi="Aptos" w:cs="Tahoma"/>
                <w:b w:val="0"/>
                <w:bCs w:val="0"/>
                <w:color w:val="44546A" w:themeColor="text2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b w:val="0"/>
                <w:bCs w:val="0"/>
                <w:color w:val="44546A" w:themeColor="text2"/>
                <w:sz w:val="20"/>
                <w:szCs w:val="20"/>
                <w:lang w:val="en-GB" w:eastAsia="en-US"/>
              </w:rPr>
              <w:t>Guide</w:t>
            </w:r>
          </w:p>
        </w:tc>
        <w:tc>
          <w:tcPr>
            <w:tcW w:w="3163" w:type="dxa"/>
          </w:tcPr>
          <w:p w14:paraId="4F9B134B" w14:textId="77777777" w:rsidR="004D2DFB" w:rsidRPr="003C7235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  <w:t>Extract an observation in brief from the management report</w:t>
            </w:r>
          </w:p>
        </w:tc>
        <w:tc>
          <w:tcPr>
            <w:tcW w:w="2720" w:type="dxa"/>
          </w:tcPr>
          <w:p w14:paraId="0B400EF3" w14:textId="77777777" w:rsidR="004D2DFB" w:rsidRPr="003C7235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  <w:t>Request for written response from the management along with supporting documents of actions being taken on audit observations</w:t>
            </w:r>
          </w:p>
        </w:tc>
        <w:tc>
          <w:tcPr>
            <w:tcW w:w="2691" w:type="dxa"/>
          </w:tcPr>
          <w:p w14:paraId="338A2691" w14:textId="77777777" w:rsidR="004D2DFB" w:rsidRPr="003C7235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  <w:t xml:space="preserve">Indicate as implemented, not implemented, partially implemented. State further comments for status having ‘partially implemented’ and ‘not implemented’ </w:t>
            </w:r>
          </w:p>
        </w:tc>
      </w:tr>
      <w:tr w:rsidR="004D2DFB" w:rsidRPr="00754CA4" w14:paraId="0F5FCAE9" w14:textId="77777777" w:rsidTr="002E23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dxa"/>
          </w:tcPr>
          <w:p w14:paraId="6722DFA6" w14:textId="77777777" w:rsidR="004D2DFB" w:rsidRPr="003C7235" w:rsidRDefault="004D2DFB" w:rsidP="00AF5F47">
            <w:pPr>
              <w:rPr>
                <w:rFonts w:ascii="Aptos" w:eastAsia="Times New Roman" w:hAnsi="Aptos" w:cs="Tahoma"/>
                <w:b w:val="0"/>
                <w:bCs w:val="0"/>
                <w:color w:val="44546A" w:themeColor="text2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b w:val="0"/>
                <w:bCs w:val="0"/>
                <w:color w:val="44546A" w:themeColor="text2"/>
                <w:sz w:val="20"/>
                <w:szCs w:val="20"/>
                <w:lang w:val="en-GB" w:eastAsia="en-US"/>
              </w:rPr>
              <w:lastRenderedPageBreak/>
              <w:t>00.01</w:t>
            </w:r>
          </w:p>
        </w:tc>
        <w:tc>
          <w:tcPr>
            <w:tcW w:w="3163" w:type="dxa"/>
          </w:tcPr>
          <w:p w14:paraId="3FEAE2AF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2720" w:type="dxa"/>
          </w:tcPr>
          <w:p w14:paraId="31072552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2691" w:type="dxa"/>
          </w:tcPr>
          <w:p w14:paraId="7A2F9B25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</w:p>
        </w:tc>
      </w:tr>
      <w:tr w:rsidR="004D2DFB" w:rsidRPr="00754CA4" w14:paraId="218E80C7" w14:textId="77777777" w:rsidTr="002E23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dxa"/>
          </w:tcPr>
          <w:p w14:paraId="68F818D8" w14:textId="77777777" w:rsidR="004D2DFB" w:rsidRPr="00754CA4" w:rsidRDefault="004D2DFB" w:rsidP="00AF5F47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00.02</w:t>
            </w:r>
          </w:p>
        </w:tc>
        <w:tc>
          <w:tcPr>
            <w:tcW w:w="3163" w:type="dxa"/>
          </w:tcPr>
          <w:p w14:paraId="10DE0C42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2720" w:type="dxa"/>
          </w:tcPr>
          <w:p w14:paraId="31890822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2691" w:type="dxa"/>
          </w:tcPr>
          <w:p w14:paraId="7109D71E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</w:p>
        </w:tc>
      </w:tr>
      <w:tr w:rsidR="004D2DFB" w:rsidRPr="0068744F" w14:paraId="5E77C37C" w14:textId="77777777" w:rsidTr="002E23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dxa"/>
            <w:shd w:val="clear" w:color="auto" w:fill="024F86"/>
          </w:tcPr>
          <w:p w14:paraId="72EF14E7" w14:textId="77777777" w:rsidR="004D2DFB" w:rsidRPr="0068744F" w:rsidRDefault="004D2DFB" w:rsidP="00AF5F47">
            <w:pPr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Reference No.</w:t>
            </w:r>
          </w:p>
        </w:tc>
        <w:tc>
          <w:tcPr>
            <w:tcW w:w="3163" w:type="dxa"/>
            <w:shd w:val="clear" w:color="auto" w:fill="024F86"/>
          </w:tcPr>
          <w:p w14:paraId="5901CE1D" w14:textId="77777777" w:rsidR="004D2DFB" w:rsidRPr="0068744F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Basis for qualified opinion in brief</w:t>
            </w:r>
          </w:p>
        </w:tc>
        <w:tc>
          <w:tcPr>
            <w:tcW w:w="2720" w:type="dxa"/>
            <w:shd w:val="clear" w:color="auto" w:fill="024F86"/>
          </w:tcPr>
          <w:p w14:paraId="354D1377" w14:textId="77777777" w:rsidR="004D2DFB" w:rsidRPr="0068744F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  <w:szCs w:val="20"/>
              </w:rPr>
            </w:pPr>
            <w:r w:rsidRPr="0068744F">
              <w:rPr>
                <w:b/>
                <w:color w:val="FFFFFF" w:themeColor="background1"/>
                <w:sz w:val="20"/>
                <w:szCs w:val="20"/>
              </w:rPr>
              <w:t xml:space="preserve">Management’s response – </w:t>
            </w:r>
            <w:proofErr w:type="gramStart"/>
            <w:r w:rsidRPr="0068744F">
              <w:rPr>
                <w:b/>
                <w:color w:val="FFFFFF" w:themeColor="background1"/>
                <w:sz w:val="20"/>
                <w:szCs w:val="20"/>
              </w:rPr>
              <w:t>current status</w:t>
            </w:r>
            <w:proofErr w:type="gramEnd"/>
            <w:r w:rsidRPr="0068744F">
              <w:rPr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2691" w:type="dxa"/>
            <w:shd w:val="clear" w:color="auto" w:fill="024F86"/>
          </w:tcPr>
          <w:p w14:paraId="68F08968" w14:textId="77777777" w:rsidR="004D2DFB" w:rsidRPr="0068744F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  <w:szCs w:val="20"/>
              </w:rPr>
            </w:pPr>
            <w:r w:rsidRPr="0068744F">
              <w:rPr>
                <w:b/>
                <w:color w:val="FFFFFF" w:themeColor="background1"/>
                <w:sz w:val="20"/>
                <w:szCs w:val="20"/>
              </w:rPr>
              <w:t>SAIS’s further comments</w:t>
            </w:r>
          </w:p>
          <w:p w14:paraId="6ED43810" w14:textId="77777777" w:rsidR="004D2DFB" w:rsidRPr="0068744F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4D2DFB" w:rsidRPr="005E13EF" w14:paraId="11A2E2E2" w14:textId="77777777" w:rsidTr="002E23D6">
        <w:trPr>
          <w:trHeight w:val="1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dxa"/>
          </w:tcPr>
          <w:p w14:paraId="339347AF" w14:textId="77777777" w:rsidR="004D2DFB" w:rsidRPr="003C7235" w:rsidRDefault="004D2DFB" w:rsidP="00AF5F47">
            <w:pPr>
              <w:rPr>
                <w:rFonts w:ascii="Aptos" w:eastAsia="Times New Roman" w:hAnsi="Aptos" w:cs="Tahoma"/>
                <w:b w:val="0"/>
                <w:bCs w:val="0"/>
                <w:color w:val="44546A" w:themeColor="text2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b w:val="0"/>
                <w:bCs w:val="0"/>
                <w:color w:val="44546A" w:themeColor="text2"/>
                <w:sz w:val="20"/>
                <w:szCs w:val="20"/>
                <w:lang w:val="en-GB" w:eastAsia="en-US"/>
              </w:rPr>
              <w:t>Guide</w:t>
            </w:r>
          </w:p>
        </w:tc>
        <w:tc>
          <w:tcPr>
            <w:tcW w:w="3163" w:type="dxa"/>
          </w:tcPr>
          <w:p w14:paraId="3431E409" w14:textId="77777777" w:rsidR="004D2DFB" w:rsidRPr="003C7235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  <w:t>Extract from this from the auditor’s report on financial statement</w:t>
            </w:r>
          </w:p>
        </w:tc>
        <w:tc>
          <w:tcPr>
            <w:tcW w:w="2720" w:type="dxa"/>
          </w:tcPr>
          <w:p w14:paraId="7905F07A" w14:textId="77777777" w:rsidR="004D2DFB" w:rsidRPr="003C7235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  <w:t>Request for written response from the management along with supporting documents of actions being taken on audit observations</w:t>
            </w:r>
          </w:p>
        </w:tc>
        <w:tc>
          <w:tcPr>
            <w:tcW w:w="2691" w:type="dxa"/>
          </w:tcPr>
          <w:p w14:paraId="73E775E6" w14:textId="77777777" w:rsidR="004D2DFB" w:rsidRPr="003C7235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color w:val="44546A" w:themeColor="text2"/>
                <w:sz w:val="20"/>
                <w:szCs w:val="20"/>
                <w:lang w:val="en-GB" w:eastAsia="en-US"/>
              </w:rPr>
              <w:t>Indicate as implemented, not implemented, partially implemented. State further comments for status having ‘partially implemented’ and ‘not implemented’</w:t>
            </w:r>
          </w:p>
        </w:tc>
      </w:tr>
      <w:tr w:rsidR="004D2DFB" w:rsidRPr="0068744F" w14:paraId="27C33F4C" w14:textId="77777777" w:rsidTr="002E23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dxa"/>
          </w:tcPr>
          <w:p w14:paraId="30E6A1FD" w14:textId="77777777" w:rsidR="004D2DFB" w:rsidRPr="003C7235" w:rsidRDefault="004D2DFB" w:rsidP="00AF5F47">
            <w:pPr>
              <w:rPr>
                <w:rFonts w:ascii="Aptos" w:eastAsia="Times New Roman" w:hAnsi="Aptos" w:cs="Tahoma"/>
                <w:b w:val="0"/>
                <w:bCs w:val="0"/>
                <w:color w:val="44546A" w:themeColor="text2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b w:val="0"/>
                <w:bCs w:val="0"/>
                <w:color w:val="44546A" w:themeColor="text2"/>
                <w:sz w:val="20"/>
                <w:szCs w:val="20"/>
                <w:lang w:val="en-GB" w:eastAsia="en-US"/>
              </w:rPr>
              <w:t>20X1</w:t>
            </w:r>
          </w:p>
        </w:tc>
        <w:tc>
          <w:tcPr>
            <w:tcW w:w="3163" w:type="dxa"/>
          </w:tcPr>
          <w:p w14:paraId="1AE12EFE" w14:textId="77777777" w:rsidR="004D2DFB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720" w:type="dxa"/>
          </w:tcPr>
          <w:p w14:paraId="4BD49612" w14:textId="77777777" w:rsidR="004D2DFB" w:rsidRPr="005E13EF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</w:p>
        </w:tc>
        <w:tc>
          <w:tcPr>
            <w:tcW w:w="2691" w:type="dxa"/>
          </w:tcPr>
          <w:p w14:paraId="358E1B8A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</w:p>
        </w:tc>
      </w:tr>
      <w:tr w:rsidR="004D2DFB" w:rsidRPr="0068744F" w14:paraId="1915BF18" w14:textId="77777777" w:rsidTr="002E23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dxa"/>
          </w:tcPr>
          <w:p w14:paraId="08600900" w14:textId="77777777" w:rsidR="004D2DFB" w:rsidRPr="003C7235" w:rsidRDefault="004D2DFB" w:rsidP="00AF5F47">
            <w:pPr>
              <w:rPr>
                <w:rFonts w:ascii="Aptos" w:eastAsia="Times New Roman" w:hAnsi="Aptos" w:cs="Tahoma"/>
                <w:b w:val="0"/>
                <w:bCs w:val="0"/>
                <w:color w:val="44546A" w:themeColor="text2"/>
                <w:sz w:val="20"/>
                <w:szCs w:val="20"/>
                <w:lang w:val="en-GB" w:eastAsia="en-US"/>
              </w:rPr>
            </w:pPr>
            <w:r w:rsidRPr="003C7235">
              <w:rPr>
                <w:rFonts w:ascii="Aptos" w:eastAsia="Times New Roman" w:hAnsi="Aptos" w:cs="Tahoma"/>
                <w:b w:val="0"/>
                <w:bCs w:val="0"/>
                <w:color w:val="44546A" w:themeColor="text2"/>
                <w:sz w:val="20"/>
                <w:szCs w:val="20"/>
                <w:lang w:val="en-GB" w:eastAsia="en-US"/>
              </w:rPr>
              <w:t>20X2</w:t>
            </w:r>
          </w:p>
        </w:tc>
        <w:tc>
          <w:tcPr>
            <w:tcW w:w="3163" w:type="dxa"/>
          </w:tcPr>
          <w:p w14:paraId="6745F5ED" w14:textId="77777777" w:rsidR="004D2DFB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720" w:type="dxa"/>
          </w:tcPr>
          <w:p w14:paraId="01F87665" w14:textId="77777777" w:rsidR="004D2DFB" w:rsidRPr="005E13EF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</w:p>
        </w:tc>
        <w:tc>
          <w:tcPr>
            <w:tcW w:w="2691" w:type="dxa"/>
          </w:tcPr>
          <w:p w14:paraId="33E2A662" w14:textId="77777777" w:rsidR="004D2DFB" w:rsidRPr="00754CA4" w:rsidRDefault="004D2DFB" w:rsidP="00A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</w:p>
        </w:tc>
      </w:tr>
    </w:tbl>
    <w:p w14:paraId="7250BCC1" w14:textId="77777777" w:rsidR="00F20015" w:rsidRDefault="00F20015"/>
    <w:p w14:paraId="70F4F647" w14:textId="77777777" w:rsidR="003C7235" w:rsidRDefault="003C7235"/>
    <w:sectPr w:rsidR="003C7235" w:rsidSect="002E23D6">
      <w:headerReference w:type="default" r:id="rId9"/>
      <w:footerReference w:type="default" r:id="rId10"/>
      <w:pgSz w:w="11900" w:h="16820"/>
      <w:pgMar w:top="1694" w:right="1388" w:bottom="1167" w:left="101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BFD7F" w14:textId="77777777" w:rsidR="005A6B12" w:rsidRDefault="005A6B12" w:rsidP="003C7235">
      <w:r>
        <w:separator/>
      </w:r>
    </w:p>
  </w:endnote>
  <w:endnote w:type="continuationSeparator" w:id="0">
    <w:p w14:paraId="68BC0C07" w14:textId="77777777" w:rsidR="005A6B12" w:rsidRDefault="005A6B12" w:rsidP="003C7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Arial Narrow" w:hAnsi="Arial Narrow"/>
        <w:sz w:val="21"/>
        <w:szCs w:val="21"/>
      </w:rPr>
      <w:id w:val="-404143263"/>
      <w:docPartObj>
        <w:docPartGallery w:val="Page Numbers (Bottom of Page)"/>
        <w:docPartUnique/>
      </w:docPartObj>
    </w:sdtPr>
    <w:sdtContent>
      <w:p w14:paraId="2B3C503D" w14:textId="35C36409" w:rsidR="003C7235" w:rsidRPr="00771041" w:rsidRDefault="0062383C" w:rsidP="003C7235">
        <w:pPr>
          <w:pStyle w:val="Footer"/>
          <w:jc w:val="right"/>
          <w:rPr>
            <w:rStyle w:val="PageNumber"/>
            <w:rFonts w:ascii="Arial Narrow" w:hAnsi="Arial Narrow"/>
            <w:sz w:val="21"/>
            <w:szCs w:val="21"/>
          </w:rPr>
        </w:pPr>
        <w:r w:rsidRPr="00F14657">
          <w:rPr>
            <w:rStyle w:val="PageNumber"/>
            <w:rFonts w:ascii="Arial Narrow" w:hAnsi="Arial Narrow"/>
            <w:sz w:val="21"/>
            <w:szCs w:val="21"/>
          </w:rPr>
          <w:t xml:space="preserve">Financial Audit </w:t>
        </w:r>
        <w:r>
          <w:rPr>
            <w:rStyle w:val="PageNumber"/>
            <w:rFonts w:ascii="Arial Narrow" w:hAnsi="Arial Narrow"/>
            <w:sz w:val="21"/>
            <w:szCs w:val="21"/>
          </w:rPr>
          <w:t>Appendix 9.1</w:t>
        </w:r>
        <w:r w:rsidR="00677039">
          <w:rPr>
            <w:rStyle w:val="PageNumber"/>
            <w:rFonts w:ascii="Arial Narrow" w:hAnsi="Arial Narrow"/>
            <w:sz w:val="21"/>
            <w:szCs w:val="21"/>
          </w:rPr>
          <w:t xml:space="preserve"> </w:t>
        </w:r>
        <w:r w:rsidR="003C7235" w:rsidRPr="00771041">
          <w:rPr>
            <w:rStyle w:val="PageNumber"/>
            <w:rFonts w:ascii="Arial Narrow" w:hAnsi="Arial Narrow"/>
            <w:sz w:val="21"/>
            <w:szCs w:val="21"/>
          </w:rPr>
          <w:t xml:space="preserve">| </w:t>
        </w:r>
        <w:r w:rsidR="003C7235" w:rsidRPr="00771041">
          <w:rPr>
            <w:rStyle w:val="PageNumber"/>
            <w:rFonts w:ascii="Arial Narrow" w:hAnsi="Arial Narrow"/>
            <w:sz w:val="21"/>
            <w:szCs w:val="21"/>
          </w:rPr>
          <w:fldChar w:fldCharType="begin"/>
        </w:r>
        <w:r w:rsidR="003C7235" w:rsidRPr="00771041">
          <w:rPr>
            <w:rStyle w:val="PageNumber"/>
            <w:rFonts w:ascii="Arial Narrow" w:hAnsi="Arial Narrow"/>
            <w:sz w:val="21"/>
            <w:szCs w:val="21"/>
          </w:rPr>
          <w:instrText xml:space="preserve"> PAGE </w:instrText>
        </w:r>
        <w:r w:rsidR="003C7235" w:rsidRPr="00771041">
          <w:rPr>
            <w:rStyle w:val="PageNumber"/>
            <w:rFonts w:ascii="Arial Narrow" w:hAnsi="Arial Narrow"/>
            <w:sz w:val="21"/>
            <w:szCs w:val="21"/>
          </w:rPr>
          <w:fldChar w:fldCharType="separate"/>
        </w:r>
        <w:r w:rsidR="003C7235" w:rsidRPr="00771041">
          <w:rPr>
            <w:rStyle w:val="PageNumber"/>
            <w:rFonts w:ascii="Arial Narrow" w:hAnsi="Arial Narrow"/>
            <w:sz w:val="21"/>
            <w:szCs w:val="21"/>
          </w:rPr>
          <w:t>1</w:t>
        </w:r>
        <w:r w:rsidR="003C7235" w:rsidRPr="00771041">
          <w:rPr>
            <w:rStyle w:val="PageNumber"/>
            <w:rFonts w:ascii="Arial Narrow" w:hAnsi="Arial Narrow"/>
            <w:sz w:val="21"/>
            <w:szCs w:val="21"/>
          </w:rPr>
          <w:fldChar w:fldCharType="end"/>
        </w:r>
      </w:p>
    </w:sdtContent>
  </w:sdt>
  <w:p w14:paraId="2794E0A1" w14:textId="77777777" w:rsidR="003C7235" w:rsidRPr="00771041" w:rsidRDefault="003C7235">
    <w:pPr>
      <w:pStyle w:val="Footer"/>
      <w:rPr>
        <w:rStyle w:val="PageNumber"/>
        <w:rFonts w:ascii="Arial Narrow" w:hAnsi="Arial Narrow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8192A" w14:textId="77777777" w:rsidR="005A6B12" w:rsidRDefault="005A6B12" w:rsidP="003C7235">
      <w:r>
        <w:separator/>
      </w:r>
    </w:p>
  </w:footnote>
  <w:footnote w:type="continuationSeparator" w:id="0">
    <w:p w14:paraId="770D6AE2" w14:textId="77777777" w:rsidR="005A6B12" w:rsidRDefault="005A6B12" w:rsidP="003C7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D1722" w14:textId="5E56857A" w:rsidR="003C7235" w:rsidRDefault="0062383C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3FB9309D" wp14:editId="25046C81">
          <wp:simplePos x="0" y="0"/>
          <wp:positionH relativeFrom="column">
            <wp:posOffset>5897955</wp:posOffset>
          </wp:positionH>
          <wp:positionV relativeFrom="paragraph">
            <wp:posOffset>-497205</wp:posOffset>
          </wp:positionV>
          <wp:extent cx="1041400" cy="1125631"/>
          <wp:effectExtent l="0" t="0" r="0" b="0"/>
          <wp:wrapNone/>
          <wp:docPr id="1766917704" name="Picture 4" descr="A blue line on a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6917704" name="Picture 4" descr="A blue line on a black background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1400" cy="11256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3D627050" wp14:editId="1CAE2FEC">
          <wp:simplePos x="0" y="0"/>
          <wp:positionH relativeFrom="column">
            <wp:posOffset>826</wp:posOffset>
          </wp:positionH>
          <wp:positionV relativeFrom="paragraph">
            <wp:posOffset>-282364</wp:posOffset>
          </wp:positionV>
          <wp:extent cx="1485900" cy="694441"/>
          <wp:effectExtent l="0" t="0" r="0" b="4445"/>
          <wp:wrapNone/>
          <wp:docPr id="271544693" name="Picture 2" descr="A close-up of logo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1544693" name="Picture 2" descr="A close-up of logos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6944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lona Jani">
    <w15:presenceInfo w15:providerId="AD" w15:userId="S::aulona.jani@idi.no::723fed5f-66bd-4bd2-bdca-50cec1b785b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DFB"/>
    <w:rsid w:val="00132D5E"/>
    <w:rsid w:val="002C652E"/>
    <w:rsid w:val="002E23D6"/>
    <w:rsid w:val="0031034B"/>
    <w:rsid w:val="00392291"/>
    <w:rsid w:val="003C7235"/>
    <w:rsid w:val="00494B5C"/>
    <w:rsid w:val="004D2DFB"/>
    <w:rsid w:val="0050283C"/>
    <w:rsid w:val="00577694"/>
    <w:rsid w:val="005A6B12"/>
    <w:rsid w:val="005B127F"/>
    <w:rsid w:val="005D04E7"/>
    <w:rsid w:val="0062383C"/>
    <w:rsid w:val="00677039"/>
    <w:rsid w:val="00771041"/>
    <w:rsid w:val="008E7BEE"/>
    <w:rsid w:val="00B138A9"/>
    <w:rsid w:val="00B87E16"/>
    <w:rsid w:val="00CB06B1"/>
    <w:rsid w:val="00CB4DF1"/>
    <w:rsid w:val="00DF5BEE"/>
    <w:rsid w:val="00E85558"/>
    <w:rsid w:val="00F2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F2433"/>
  <w15:chartTrackingRefBased/>
  <w15:docId w15:val="{C7C7EEEA-6DF7-4911-9570-123C82E2F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DFB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2D5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1Light-Accent51">
    <w:name w:val="Grid Table 1 Light - Accent 51"/>
    <w:basedOn w:val="TableNormal"/>
    <w:uiPriority w:val="46"/>
    <w:rsid w:val="004D2DFB"/>
    <w:pPr>
      <w:spacing w:after="0" w:line="240" w:lineRule="auto"/>
    </w:pPr>
    <w:rPr>
      <w:rFonts w:eastAsiaTheme="minorEastAsia"/>
      <w:lang w:val="en-US" w:eastAsia="zh-TW"/>
    </w:r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-Accent111">
    <w:name w:val="Grid Table 4 - Accent 111"/>
    <w:basedOn w:val="TableNormal"/>
    <w:uiPriority w:val="49"/>
    <w:rsid w:val="003C7235"/>
    <w:pPr>
      <w:spacing w:after="0" w:line="240" w:lineRule="auto"/>
    </w:pPr>
    <w:rPr>
      <w:rFonts w:ascii="Cambria" w:eastAsia="MS Mincho" w:hAnsi="Cambria" w:cs="Arial"/>
      <w:sz w:val="24"/>
      <w:szCs w:val="24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styleId="Header">
    <w:name w:val="header"/>
    <w:basedOn w:val="Normal"/>
    <w:link w:val="HeaderChar"/>
    <w:uiPriority w:val="99"/>
    <w:unhideWhenUsed/>
    <w:rsid w:val="003C72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723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72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7235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C7235"/>
  </w:style>
  <w:style w:type="character" w:customStyle="1" w:styleId="Heading1Char">
    <w:name w:val="Heading 1 Char"/>
    <w:basedOn w:val="DefaultParagraphFont"/>
    <w:link w:val="Heading1"/>
    <w:uiPriority w:val="9"/>
    <w:rsid w:val="00132D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evision">
    <w:name w:val="Revision"/>
    <w:hidden/>
    <w:uiPriority w:val="99"/>
    <w:semiHidden/>
    <w:rsid w:val="00E85558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7E51376B895847AC32F80CC13F9CD0" ma:contentTypeVersion="13" ma:contentTypeDescription="Create a new document." ma:contentTypeScope="" ma:versionID="53ec898a66c4aa3a2be4ac02ad4c57d5">
  <xsd:schema xmlns:xsd="http://www.w3.org/2001/XMLSchema" xmlns:xs="http://www.w3.org/2001/XMLSchema" xmlns:p="http://schemas.microsoft.com/office/2006/metadata/properties" xmlns:ns2="91de7145-cd8a-42c8-9173-135184a27bca" xmlns:ns3="3fa75846-14b2-4082-a307-9deee5786058" targetNamespace="http://schemas.microsoft.com/office/2006/metadata/properties" ma:root="true" ma:fieldsID="be8c4dcde6a633d5b4182ef9c1f48dcc" ns2:_="" ns3:_="">
    <xsd:import namespace="91de7145-cd8a-42c8-9173-135184a27bca"/>
    <xsd:import namespace="3fa75846-14b2-4082-a307-9deee57860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de7145-cd8a-42c8-9173-135184a27b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75846-14b2-4082-a307-9deee578605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9cabd33-e426-4a58-be4e-8999a386aac4}" ma:internalName="TaxCatchAll" ma:showField="CatchAllData" ma:web="3fa75846-14b2-4082-a307-9deee57860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fa75846-14b2-4082-a307-9deee5786058" xsi:nil="true"/>
    <lcf76f155ced4ddcb4097134ff3c332f xmlns="91de7145-cd8a-42c8-9173-135184a27b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FCC9868-8B39-4AB4-BBC0-F22F0699C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de7145-cd8a-42c8-9173-135184a27bca"/>
    <ds:schemaRef ds:uri="3fa75846-14b2-4082-a307-9deee57860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5BA0B5-17B1-4124-83BF-9D214D5060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88E8D-CD0C-48A5-8600-98C67DD494C8}">
  <ds:schemaRefs>
    <ds:schemaRef ds:uri="http://schemas.microsoft.com/office/2006/metadata/properties"/>
    <ds:schemaRef ds:uri="http://schemas.microsoft.com/office/infopath/2007/PartnerControls"/>
    <ds:schemaRef ds:uri="3fa75846-14b2-4082-a307-9deee5786058"/>
    <ds:schemaRef ds:uri="91de7145-cd8a-42c8-9173-135184a27b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Karma Tenzin</dc:creator>
  <cp:keywords/>
  <dc:description/>
  <cp:lastModifiedBy>Aulona Jani</cp:lastModifiedBy>
  <cp:revision>10</cp:revision>
  <dcterms:created xsi:type="dcterms:W3CDTF">2018-12-06T04:55:00Z</dcterms:created>
  <dcterms:modified xsi:type="dcterms:W3CDTF">2026-02-02T15:02:00Z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0x010100EE7E51376B895847AC32F80CC13F9CD0</vt:lpwstr>
  </property>
  <property fmtid="{D5CDD505-2E9C-101B-9397-08002B2CF9AE}" pid="3" name="MediaServiceImageTags">
    <vt:lpwstr/>
  </property>
</Properties>
</file>